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7105F7">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614C11" w:rsidRPr="002D4CDB" w:rsidRDefault="00614C11"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614C11" w:rsidRPr="002D4CDB" w:rsidRDefault="00614C11"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7105F7">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4C077E">
              <w:fldChar w:fldCharType="begin"/>
            </w:r>
            <w:r w:rsidR="004C077E">
              <w:instrText xml:space="preserve"> HYPERLINK "http://portal.statistics.sk/showdoc.do?docid=1923" </w:instrText>
            </w:r>
            <w:r w:rsidR="004C077E">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4C077E">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A51E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7105F7">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EB4B93">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4C077E">
              <w:fldChar w:fldCharType="begin"/>
            </w:r>
            <w:r w:rsidR="004C077E">
              <w:instrText xml:space="preserve"> HYPERLINK "http://eur-lex.europa.eu/legal-content/SK/TXT/?uri=uriserv:OJ.L_.2014.069.01.0065.01.SLK" </w:instrText>
            </w:r>
            <w:r w:rsidR="004C077E">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4C077E">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4C077E">
              <w:fldChar w:fldCharType="begin"/>
            </w:r>
            <w:r w:rsidR="004C077E">
              <w:instrText xml:space="preserve"> HYPERLINK "http://eur-lex.europa.eu/legal-content/SK/TXT/?uri=uriserv:OJ.L_.2014.069.01.0065.01.SLK" </w:instrText>
            </w:r>
            <w:r w:rsidR="004C077E">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4C077E">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4C077E">
              <w:fldChar w:fldCharType="begin"/>
            </w:r>
            <w:r w:rsidR="004C077E">
              <w:instrText xml:space="preserve"> HYPERLINK "http://eur-lex.europa.eu/legal-content/SK/TXT/?uri=uriserv:OJ.L_.2014.069.01.0065.01.SLK" </w:instrText>
            </w:r>
            <w:r w:rsidR="004C077E">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4C077E">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4206D9">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E41494">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4206D9" w:rsidRDefault="006F4B96" w:rsidP="004206D9">
            <w:pPr>
              <w:pStyle w:val="Odsekzoznamu"/>
              <w:numPr>
                <w:ilvl w:val="0"/>
                <w:numId w:val="6"/>
              </w:numPr>
              <w:ind w:left="313" w:hanging="284"/>
              <w:rPr>
                <w:rFonts w:ascii="Calibri" w:hAnsi="Calibri" w:cs="Calibri"/>
                <w:i/>
                <w:color w:val="0000FF"/>
                <w:sz w:val="18"/>
                <w:szCs w:val="18"/>
              </w:rPr>
            </w:pPr>
            <w:r w:rsidRPr="004206D9">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4206D9">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4206D9">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4206D9">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4206D9">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4206D9">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4206D9">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4206D9">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4206D9">
            <w:pPr>
              <w:spacing w:after="60"/>
              <w:rPr>
                <w:rFonts w:asciiTheme="minorHAnsi" w:hAnsiTheme="minorHAnsi" w:cstheme="minorHAnsi"/>
                <w:sz w:val="18"/>
                <w:szCs w:val="18"/>
              </w:rPr>
            </w:pPr>
            <w:r w:rsidRPr="004206D9">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4206D9">
              <w:rPr>
                <w:rFonts w:asciiTheme="minorHAnsi" w:hAnsiTheme="minorHAnsi" w:cstheme="minorHAnsi"/>
                <w:i/>
                <w:sz w:val="18"/>
                <w:szCs w:val="18"/>
              </w:rPr>
              <w:t>(</w:t>
            </w:r>
            <w:r w:rsidRPr="004206D9">
              <w:rPr>
                <w:rFonts w:asciiTheme="minorHAnsi" w:hAnsiTheme="minorHAnsi" w:cstheme="minorHAnsi"/>
                <w:i/>
                <w:color w:val="0000FF"/>
                <w:sz w:val="18"/>
                <w:szCs w:val="18"/>
              </w:rPr>
              <w:t>výber z</w:t>
            </w:r>
            <w:r w:rsidR="0086757D" w:rsidRPr="004206D9">
              <w:rPr>
                <w:rFonts w:asciiTheme="minorHAnsi" w:hAnsiTheme="minorHAnsi" w:cstheme="minorHAnsi"/>
                <w:i/>
                <w:color w:val="0000FF"/>
                <w:sz w:val="18"/>
                <w:szCs w:val="18"/>
              </w:rPr>
              <w:t> </w:t>
            </w:r>
            <w:r w:rsidRPr="004206D9">
              <w:rPr>
                <w:rFonts w:asciiTheme="minorHAnsi" w:hAnsiTheme="minorHAnsi" w:cstheme="minorHAnsi"/>
                <w:i/>
                <w:color w:val="0000FF"/>
                <w:sz w:val="18"/>
                <w:szCs w:val="18"/>
              </w:rPr>
              <w:t>číselníka</w:t>
            </w:r>
            <w:r w:rsidR="0086757D" w:rsidRPr="004206D9">
              <w:rPr>
                <w:rFonts w:asciiTheme="minorHAnsi" w:hAnsiTheme="minorHAnsi" w:cstheme="minorHAnsi"/>
                <w:i/>
                <w:color w:val="0000FF"/>
                <w:sz w:val="18"/>
                <w:szCs w:val="18"/>
              </w:rPr>
              <w:t xml:space="preserve"> </w:t>
            </w:r>
            <w:r w:rsidR="0086757D" w:rsidRPr="006A51E0">
              <w:rPr>
                <w:rFonts w:asciiTheme="minorHAnsi" w:hAnsiTheme="minorHAnsi" w:cstheme="minorHAnsi"/>
                <w:i/>
                <w:color w:val="0000FF"/>
                <w:sz w:val="18"/>
                <w:szCs w:val="18"/>
              </w:rPr>
              <w:t>z Prí</w:t>
            </w:r>
            <w:r w:rsidR="004A5D72" w:rsidRPr="006A51E0">
              <w:rPr>
                <w:rFonts w:asciiTheme="minorHAnsi" w:hAnsiTheme="minorHAnsi" w:cstheme="minorHAnsi"/>
                <w:i/>
                <w:color w:val="0000FF"/>
                <w:sz w:val="18"/>
                <w:szCs w:val="18"/>
              </w:rPr>
              <w:t>ru</w:t>
            </w:r>
            <w:r w:rsidR="0086757D" w:rsidRPr="004206D9">
              <w:rPr>
                <w:rFonts w:asciiTheme="minorHAnsi" w:hAnsiTheme="minorHAnsi" w:cstheme="minorHAnsi"/>
                <w:i/>
                <w:color w:val="0000FF"/>
                <w:sz w:val="18"/>
                <w:szCs w:val="18"/>
              </w:rPr>
              <w:t>čk</w:t>
            </w:r>
            <w:r w:rsidR="004A5D72" w:rsidRPr="004206D9">
              <w:rPr>
                <w:rFonts w:asciiTheme="minorHAnsi" w:hAnsiTheme="minorHAnsi" w:cstheme="minorHAnsi"/>
                <w:i/>
                <w:color w:val="0000FF"/>
                <w:sz w:val="18"/>
                <w:szCs w:val="18"/>
              </w:rPr>
              <w:t>y</w:t>
            </w:r>
            <w:r w:rsidR="0086757D" w:rsidRPr="004206D9">
              <w:rPr>
                <w:rFonts w:asciiTheme="minorHAnsi" w:hAnsiTheme="minorHAnsi" w:cstheme="minorHAnsi"/>
                <w:i/>
                <w:color w:val="0000FF"/>
                <w:sz w:val="18"/>
                <w:szCs w:val="18"/>
              </w:rPr>
              <w:t xml:space="preserve"> pre žiadateľov o poskytnutie NFP</w:t>
            </w:r>
            <w:r w:rsidRPr="004206D9">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4206D9">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4206D9">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4C077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8:00Z">
            <w:sectPr w:rsidR="007E285C" w:rsidRPr="002D4CDB" w:rsidSect="004C077E">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A51E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546AC3">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546AC3">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614C11"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614C11" w:rsidRPr="002D4CDB" w:rsidRDefault="00614C11"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614C11">
              <w:rPr>
                <w:rFonts w:asciiTheme="minorHAnsi" w:hAnsiTheme="minorHAnsi" w:cstheme="minorHAnsi"/>
                <w:sz w:val="18"/>
                <w:szCs w:val="18"/>
              </w:rPr>
              <w:t> </w:t>
            </w:r>
            <w:r w:rsidRPr="002D4CDB">
              <w:rPr>
                <w:rFonts w:asciiTheme="minorHAnsi" w:hAnsiTheme="minorHAnsi" w:cstheme="minorHAnsi"/>
                <w:sz w:val="18"/>
                <w:szCs w:val="18"/>
              </w:rPr>
              <w:t>ŠR</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w:t>
            </w:r>
            <w:r w:rsidR="00614C11">
              <w:rPr>
                <w:rFonts w:asciiTheme="minorHAnsi" w:hAnsiTheme="minorHAnsi" w:cstheme="minorHAnsi"/>
                <w:color w:val="0000FF"/>
                <w:sz w:val="18"/>
                <w:szCs w:val="18"/>
              </w:rPr>
              <w:t xml:space="preserve"> </w:t>
            </w:r>
            <w:r w:rsidR="00614C11"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614C11" w:rsidRDefault="009D314B" w:rsidP="00614C11">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614C11">
              <w:rPr>
                <w:rFonts w:asciiTheme="minorHAnsi" w:hAnsiTheme="minorHAnsi" w:cstheme="minorHAnsi"/>
                <w:sz w:val="18"/>
                <w:szCs w:val="18"/>
              </w:rPr>
              <w:t xml:space="preserve"> . </w:t>
            </w:r>
            <w:r w:rsidR="00614C11" w:rsidRPr="002D4739">
              <w:rPr>
                <w:rFonts w:asciiTheme="minorHAnsi" w:hAnsiTheme="minorHAnsi" w:cstheme="minorHAnsi"/>
                <w:color w:val="0000FF"/>
                <w:sz w:val="18"/>
                <w:szCs w:val="18"/>
              </w:rPr>
              <w:t>% spolufinancovania žiadateľ uvedie podľa bodu 1.4 Vyzvania.</w:t>
            </w:r>
          </w:p>
          <w:p w:rsidR="00B10209" w:rsidRPr="002D4CDB" w:rsidRDefault="00614C11" w:rsidP="00614C11">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614C11" w:rsidRPr="00C676FB" w:rsidRDefault="00614C11" w:rsidP="00614C11">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614C11" w:rsidRPr="00C676FB" w:rsidRDefault="00614C11" w:rsidP="00614C11">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614C11" w:rsidRPr="00D675BA" w:rsidRDefault="00614C11" w:rsidP="00614C11">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614C11" w:rsidRPr="00C76654" w:rsidRDefault="00614C11" w:rsidP="00614C11">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614C11" w:rsidRPr="00964D4E" w:rsidRDefault="00614C11" w:rsidP="00614C11">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614C11" w:rsidRDefault="00614C11" w:rsidP="00F00752">
      <w:pPr>
        <w:rPr>
          <w:rFonts w:asciiTheme="minorHAnsi" w:hAnsiTheme="minorHAnsi" w:cstheme="minorHAnsi"/>
        </w:rPr>
      </w:pPr>
    </w:p>
    <w:p w:rsidR="00614C11" w:rsidRPr="002D4CDB" w:rsidRDefault="00614C1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3:00Z">
              <w:r w:rsidR="00C92791">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283" w:type="dxa"/>
        <w:tblLayout w:type="fixed"/>
        <w:tblLook w:val="04A0" w:firstRow="1" w:lastRow="0" w:firstColumn="1" w:lastColumn="0" w:noHBand="0" w:noVBand="1"/>
      </w:tblPr>
      <w:tblGrid>
        <w:gridCol w:w="421"/>
        <w:gridCol w:w="5783"/>
        <w:gridCol w:w="8079"/>
      </w:tblGrid>
      <w:tr w:rsidR="002D4CDB" w:rsidRPr="002D4CDB" w:rsidTr="004206D9">
        <w:trPr>
          <w:trHeight w:val="354"/>
        </w:trPr>
        <w:tc>
          <w:tcPr>
            <w:tcW w:w="14283"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A51E0" w:rsidRPr="002D4CDB" w:rsidRDefault="006A51E0" w:rsidP="00231C62">
            <w:pPr>
              <w:rPr>
                <w:rFonts w:asciiTheme="minorHAnsi" w:hAnsiTheme="minorHAnsi" w:cstheme="minorHAnsi"/>
                <w:b/>
                <w:bCs/>
                <w:color w:val="FFFFFF" w:themeColor="background1"/>
              </w:rPr>
            </w:pPr>
            <w:r w:rsidRPr="004206D9">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4206D9">
        <w:trPr>
          <w:trHeight w:val="330"/>
        </w:trPr>
        <w:tc>
          <w:tcPr>
            <w:tcW w:w="6204"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8079" w:type="dxa"/>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4206D9">
        <w:trPr>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5783"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4206D9">
        <w:trPr>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5783" w:type="dxa"/>
            <w:vMerge/>
          </w:tcPr>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5783"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4206D9">
        <w:trPr>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5783" w:type="dxa"/>
          </w:tcPr>
          <w:p w:rsidR="00E00461" w:rsidRPr="00E07F7F" w:rsidRDefault="00E00461" w:rsidP="004206D9">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5</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4206D9">
            <w:pPr>
              <w:rPr>
                <w:rFonts w:cs="Times New Roman"/>
                <w:color w:val="000000" w:themeColor="text1"/>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2" w:author="21" w:date="2016-05-24T13:51:00Z">
              <w:r w:rsidR="00135311" w:rsidDel="00961BE6">
                <w:rPr>
                  <w:rFonts w:asciiTheme="minorHAnsi" w:hAnsiTheme="minorHAnsi" w:cs="Times New Roman"/>
                  <w:b/>
                  <w:sz w:val="20"/>
                  <w:szCs w:val="20"/>
                  <w:u w:val="single"/>
                </w:rPr>
                <w:delText>5</w:delText>
              </w:r>
            </w:del>
            <w:ins w:id="3" w:author="21" w:date="2016-05-24T13:51:00Z">
              <w:r w:rsidR="00961BE6">
                <w:rPr>
                  <w:rFonts w:asciiTheme="minorHAnsi" w:hAnsiTheme="minorHAnsi" w:cs="Times New Roman"/>
                  <w:b/>
                  <w:sz w:val="20"/>
                  <w:szCs w:val="20"/>
                  <w:u w:val="single"/>
                </w:rPr>
                <w:t>6</w:t>
              </w:r>
            </w:ins>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4852E7" w:rsidRDefault="004852E7" w:rsidP="004852E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4852E7" w:rsidRDefault="004852E7" w:rsidP="004852E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4852E7" w:rsidRPr="00E07F7F" w:rsidRDefault="004852E7" w:rsidP="004852E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6</w:t>
            </w:r>
          </w:p>
        </w:tc>
        <w:tc>
          <w:tcPr>
            <w:tcW w:w="5783" w:type="dxa"/>
          </w:tcPr>
          <w:p w:rsidR="00E00461" w:rsidRPr="002D4739" w:rsidDel="006B3297" w:rsidRDefault="00E00461" w:rsidP="00E00461">
            <w:pPr>
              <w:pStyle w:val="Default"/>
              <w:jc w:val="both"/>
              <w:rPr>
                <w:del w:id="4" w:author="21" w:date="2016-05-12T09:23: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5" w:author="21" w:date="2016-05-12T09:23:00Z">
              <w:r w:rsidR="006B3297" w:rsidRPr="006B3297">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6" w:author="21" w:date="2016-05-12T09:23:00Z">
              <w:r w:rsidRPr="002D4739" w:rsidDel="006B3297">
                <w:rPr>
                  <w:rFonts w:asciiTheme="minorHAnsi" w:hAnsiTheme="minorHAnsi" w:cs="Times New Roman"/>
                  <w:color w:val="auto"/>
                  <w:sz w:val="20"/>
                  <w:szCs w:val="20"/>
                </w:rPr>
                <w:delText xml:space="preserve">niektorý z nasledujúcich trestných činov: </w:delText>
              </w:r>
            </w:del>
          </w:p>
          <w:p w:rsidR="00E00461" w:rsidRPr="002D4739" w:rsidDel="006B3297" w:rsidRDefault="00E00461" w:rsidP="00E00461">
            <w:pPr>
              <w:pStyle w:val="Default"/>
              <w:jc w:val="both"/>
              <w:rPr>
                <w:del w:id="7" w:author="21" w:date="2016-05-12T09:23:00Z"/>
                <w:rFonts w:asciiTheme="minorHAnsi" w:hAnsiTheme="minorHAnsi" w:cs="Times New Roman"/>
                <w:color w:val="auto"/>
                <w:sz w:val="20"/>
                <w:szCs w:val="20"/>
              </w:rPr>
            </w:pPr>
            <w:del w:id="8" w:author="21" w:date="2016-05-12T09:23:00Z">
              <w:r w:rsidRPr="002D4739" w:rsidDel="006B3297">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6B3297" w:rsidRDefault="00E00461" w:rsidP="00E00461">
            <w:pPr>
              <w:pStyle w:val="Default"/>
              <w:jc w:val="both"/>
              <w:rPr>
                <w:del w:id="9" w:author="21" w:date="2016-05-12T09:23:00Z"/>
                <w:rFonts w:asciiTheme="minorHAnsi" w:hAnsiTheme="minorHAnsi" w:cs="Times New Roman"/>
                <w:color w:val="auto"/>
                <w:sz w:val="20"/>
                <w:szCs w:val="20"/>
              </w:rPr>
            </w:pPr>
            <w:del w:id="10" w:author="21" w:date="2016-05-12T09:23:00Z">
              <w:r w:rsidRPr="002D4739" w:rsidDel="006B3297">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6B3297" w:rsidRDefault="00E00461" w:rsidP="00E00461">
            <w:pPr>
              <w:pStyle w:val="Default"/>
              <w:jc w:val="both"/>
              <w:rPr>
                <w:del w:id="11" w:author="21" w:date="2016-05-12T09:23:00Z"/>
                <w:rFonts w:asciiTheme="minorHAnsi" w:hAnsiTheme="minorHAnsi" w:cs="Times New Roman"/>
                <w:color w:val="auto"/>
                <w:sz w:val="20"/>
                <w:szCs w:val="20"/>
              </w:rPr>
            </w:pPr>
            <w:del w:id="12" w:author="21" w:date="2016-05-12T09:23:00Z">
              <w:r w:rsidRPr="002D4739" w:rsidDel="006B3297">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6B3297" w:rsidRDefault="00E00461" w:rsidP="00E00461">
            <w:pPr>
              <w:pStyle w:val="Default"/>
              <w:jc w:val="both"/>
              <w:rPr>
                <w:del w:id="13" w:author="21" w:date="2016-05-12T09:23:00Z"/>
                <w:rFonts w:asciiTheme="minorHAnsi" w:hAnsiTheme="minorHAnsi" w:cs="Times New Roman"/>
                <w:color w:val="auto"/>
                <w:sz w:val="20"/>
                <w:szCs w:val="20"/>
              </w:rPr>
            </w:pPr>
            <w:del w:id="14" w:author="21" w:date="2016-05-12T09:23:00Z">
              <w:r w:rsidRPr="002D4739" w:rsidDel="006B3297">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5" w:author="21" w:date="2016-05-12T09:23:00Z">
              <w:r w:rsidRPr="002D4739" w:rsidDel="006B3297">
                <w:rPr>
                  <w:rFonts w:asciiTheme="minorHAnsi" w:hAnsiTheme="minorHAnsi" w:cs="Times New Roman"/>
                  <w:sz w:val="20"/>
                  <w:szCs w:val="20"/>
                </w:rPr>
                <w:delText>e) machinácie pri verejnom obstarávaní a verejnej dražbe (§266 až §268 Trestného zákona)</w:delText>
              </w:r>
            </w:del>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16" w:author="21" w:date="2016-05-24T13:51:00Z">
              <w:r w:rsidR="00135311" w:rsidDel="00961BE6">
                <w:rPr>
                  <w:rFonts w:asciiTheme="minorHAnsi" w:hAnsiTheme="minorHAnsi" w:cs="Times New Roman"/>
                  <w:b/>
                  <w:sz w:val="20"/>
                  <w:szCs w:val="20"/>
                  <w:u w:val="single"/>
                </w:rPr>
                <w:delText>6</w:delText>
              </w:r>
              <w:r w:rsidRPr="002D4739" w:rsidDel="00961BE6">
                <w:rPr>
                  <w:rFonts w:asciiTheme="minorHAnsi" w:hAnsiTheme="minorHAnsi" w:cs="Times New Roman"/>
                  <w:b/>
                  <w:sz w:val="20"/>
                  <w:szCs w:val="20"/>
                  <w:u w:val="single"/>
                </w:rPr>
                <w:delText xml:space="preserve"> </w:delText>
              </w:r>
            </w:del>
            <w:ins w:id="17" w:author="21" w:date="2016-05-24T13:51:00Z">
              <w:r w:rsidR="00961BE6">
                <w:rPr>
                  <w:rFonts w:asciiTheme="minorHAnsi" w:hAnsiTheme="minorHAnsi" w:cs="Times New Roman"/>
                  <w:b/>
                  <w:sz w:val="20"/>
                  <w:szCs w:val="20"/>
                  <w:u w:val="single"/>
                </w:rPr>
                <w:t>7</w:t>
              </w:r>
              <w:r w:rsidR="00961BE6" w:rsidRPr="002D4739">
                <w:rPr>
                  <w:rFonts w:asciiTheme="minorHAnsi" w:hAnsiTheme="minorHAnsi" w:cs="Times New Roman"/>
                  <w:b/>
                  <w:sz w:val="20"/>
                  <w:szCs w:val="20"/>
                  <w:u w:val="single"/>
                </w:rPr>
                <w:t xml:space="preserve"> </w:t>
              </w:r>
            </w:ins>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8</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8" w:author="21" w:date="2016-05-12T09:24:00Z">
              <w:r w:rsidR="006B3297">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8079" w:type="dxa"/>
          </w:tcPr>
          <w:p w:rsidR="00E00461" w:rsidRPr="002D4CDB" w:rsidRDefault="00E00461" w:rsidP="004206D9">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9</w:t>
            </w:r>
          </w:p>
        </w:tc>
        <w:tc>
          <w:tcPr>
            <w:tcW w:w="5783"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19" w:author="21" w:date="2016-05-24T13:51:00Z">
              <w:r w:rsidR="00135311" w:rsidDel="00961BE6">
                <w:rPr>
                  <w:rFonts w:asciiTheme="minorHAnsi" w:hAnsiTheme="minorHAnsi" w:cs="Times New Roman"/>
                  <w:b/>
                  <w:sz w:val="20"/>
                  <w:szCs w:val="20"/>
                  <w:u w:val="single"/>
                </w:rPr>
                <w:delText>7</w:delText>
              </w:r>
            </w:del>
            <w:ins w:id="20" w:author="21" w:date="2016-05-24T13:51:00Z">
              <w:r w:rsidR="00961BE6">
                <w:rPr>
                  <w:rFonts w:asciiTheme="minorHAnsi" w:hAnsiTheme="minorHAnsi" w:cs="Times New Roman"/>
                  <w:b/>
                  <w:sz w:val="20"/>
                  <w:szCs w:val="20"/>
                  <w:u w:val="single"/>
                </w:rPr>
                <w:t>8</w:t>
              </w:r>
            </w:ins>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10</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21" w:author="21" w:date="2016-05-12T09:24:00Z">
              <w:r w:rsidR="006B3297">
                <w:rPr>
                  <w:rFonts w:asciiTheme="minorHAnsi" w:hAnsiTheme="minorHAnsi" w:cs="Times New Roman"/>
                  <w:sz w:val="20"/>
                  <w:szCs w:val="20"/>
                </w:rPr>
                <w:t xml:space="preserve"> </w:t>
              </w:r>
              <w:r w:rsidR="006B3297" w:rsidRPr="006B3297">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22" w:author="21" w:date="2016-05-24T13:51:00Z">
              <w:r w:rsidR="00135311" w:rsidDel="00961BE6">
                <w:rPr>
                  <w:rFonts w:asciiTheme="minorHAnsi" w:hAnsiTheme="minorHAnsi" w:cs="Times New Roman"/>
                  <w:b/>
                  <w:sz w:val="20"/>
                  <w:szCs w:val="20"/>
                  <w:u w:val="single"/>
                </w:rPr>
                <w:delText>8</w:delText>
              </w:r>
              <w:r w:rsidRPr="002D4739" w:rsidDel="00961BE6">
                <w:rPr>
                  <w:rFonts w:asciiTheme="minorHAnsi" w:hAnsiTheme="minorHAnsi" w:cs="Times New Roman"/>
                  <w:b/>
                  <w:sz w:val="20"/>
                  <w:szCs w:val="20"/>
                  <w:u w:val="single"/>
                </w:rPr>
                <w:delText xml:space="preserve"> </w:delText>
              </w:r>
            </w:del>
            <w:ins w:id="23" w:author="21" w:date="2016-05-24T13:51:00Z">
              <w:r w:rsidR="00961BE6">
                <w:rPr>
                  <w:rFonts w:asciiTheme="minorHAnsi" w:hAnsiTheme="minorHAnsi" w:cs="Times New Roman"/>
                  <w:b/>
                  <w:sz w:val="20"/>
                  <w:szCs w:val="20"/>
                  <w:u w:val="single"/>
                </w:rPr>
                <w:t>9</w:t>
              </w:r>
              <w:r w:rsidR="00961BE6" w:rsidRPr="002D4739">
                <w:rPr>
                  <w:rFonts w:asciiTheme="minorHAnsi" w:hAnsiTheme="minorHAnsi" w:cs="Times New Roman"/>
                  <w:b/>
                  <w:sz w:val="20"/>
                  <w:szCs w:val="20"/>
                  <w:u w:val="single"/>
                </w:rPr>
                <w:t xml:space="preserve"> </w:t>
              </w:r>
            </w:ins>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4206D9">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11</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807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12</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24" w:author="21" w:date="2016-05-24T13:51:00Z">
              <w:r w:rsidR="00135311" w:rsidDel="00961BE6">
                <w:rPr>
                  <w:rFonts w:asciiTheme="minorHAnsi" w:hAnsiTheme="minorHAnsi" w:cs="Times New Roman"/>
                  <w:b/>
                  <w:sz w:val="20"/>
                  <w:szCs w:val="20"/>
                  <w:u w:val="single"/>
                </w:rPr>
                <w:delText>9</w:delText>
              </w:r>
              <w:r w:rsidRPr="002D4739" w:rsidDel="00961BE6">
                <w:rPr>
                  <w:rFonts w:asciiTheme="minorHAnsi" w:hAnsiTheme="minorHAnsi" w:cs="Times New Roman"/>
                  <w:b/>
                  <w:sz w:val="20"/>
                  <w:szCs w:val="20"/>
                  <w:u w:val="single"/>
                </w:rPr>
                <w:delText xml:space="preserve"> </w:delText>
              </w:r>
            </w:del>
            <w:ins w:id="25" w:author="21" w:date="2016-05-24T13:51:00Z">
              <w:r w:rsidR="00961BE6">
                <w:rPr>
                  <w:rFonts w:asciiTheme="minorHAnsi" w:hAnsiTheme="minorHAnsi" w:cs="Times New Roman"/>
                  <w:b/>
                  <w:sz w:val="20"/>
                  <w:szCs w:val="20"/>
                  <w:u w:val="single"/>
                </w:rPr>
                <w:t>10</w:t>
              </w:r>
              <w:r w:rsidR="00961BE6" w:rsidRPr="002D4739">
                <w:rPr>
                  <w:rFonts w:asciiTheme="minorHAnsi" w:hAnsiTheme="minorHAnsi" w:cs="Times New Roman"/>
                  <w:b/>
                  <w:sz w:val="20"/>
                  <w:szCs w:val="20"/>
                  <w:u w:val="single"/>
                </w:rPr>
                <w:t xml:space="preserve"> </w:t>
              </w:r>
            </w:ins>
          </w:p>
          <w:p w:rsidR="00E00461" w:rsidRPr="002D4739" w:rsidRDefault="007105F7"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ins w:id="26" w:author="21" w:date="2016-05-12T09:24:00Z">
              <w:r w:rsidR="006B3297">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14</w:t>
            </w:r>
          </w:p>
        </w:tc>
        <w:tc>
          <w:tcPr>
            <w:tcW w:w="5783"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807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15</w:t>
            </w:r>
          </w:p>
        </w:tc>
        <w:tc>
          <w:tcPr>
            <w:tcW w:w="5783" w:type="dxa"/>
          </w:tcPr>
          <w:p w:rsidR="00E00461" w:rsidRPr="002D4CDB" w:rsidRDefault="00E00461" w:rsidP="006B3297">
            <w:pPr>
              <w:rPr>
                <w:rFonts w:asciiTheme="minorHAnsi" w:hAnsiTheme="minorHAnsi" w:cstheme="minorHAnsi"/>
                <w:sz w:val="18"/>
                <w:szCs w:val="18"/>
              </w:rPr>
            </w:pPr>
            <w:r w:rsidRPr="002D4739">
              <w:rPr>
                <w:rFonts w:asciiTheme="minorHAnsi" w:hAnsiTheme="minorHAnsi" w:cs="Times New Roman"/>
                <w:sz w:val="20"/>
                <w:szCs w:val="20"/>
              </w:rPr>
              <w:t>Podmienka</w:t>
            </w:r>
            <w:del w:id="27" w:author="21" w:date="2016-05-12T09:25:00Z">
              <w:r w:rsidRPr="002D4739" w:rsidDel="006B3297">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28" w:author="21" w:date="2016-05-12T09:25:00Z">
              <w:r w:rsidRPr="002D4739" w:rsidDel="006B3297">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29" w:author="21" w:date="2016-05-12T09:25:00Z">
              <w:r w:rsidRPr="002D4739" w:rsidDel="006B3297">
                <w:rPr>
                  <w:rFonts w:asciiTheme="minorHAnsi" w:hAnsiTheme="minorHAnsi" w:cs="Times New Roman"/>
                  <w:sz w:val="20"/>
                  <w:szCs w:val="20"/>
                </w:rPr>
                <w:delText>il</w:delText>
              </w:r>
            </w:del>
            <w:ins w:id="30" w:author="21" w:date="2016-05-12T09:25:00Z">
              <w:r w:rsidR="006B3297">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31" w:author="21" w:date="2016-05-12T09:25:00Z">
              <w:r w:rsidR="006B3297">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32" w:author="21" w:date="2016-05-24T13:51:00Z">
              <w:r w:rsidRPr="002D4739" w:rsidDel="00961BE6">
                <w:rPr>
                  <w:rFonts w:asciiTheme="minorHAnsi" w:hAnsiTheme="minorHAnsi" w:cs="Times New Roman"/>
                  <w:b/>
                  <w:sz w:val="20"/>
                  <w:szCs w:val="20"/>
                  <w:u w:val="single"/>
                </w:rPr>
                <w:delText>1</w:delText>
              </w:r>
              <w:r w:rsidR="00135311" w:rsidDel="00961BE6">
                <w:rPr>
                  <w:rFonts w:asciiTheme="minorHAnsi" w:hAnsiTheme="minorHAnsi" w:cs="Times New Roman"/>
                  <w:b/>
                  <w:sz w:val="20"/>
                  <w:szCs w:val="20"/>
                  <w:u w:val="single"/>
                </w:rPr>
                <w:delText>0</w:delText>
              </w:r>
            </w:del>
            <w:ins w:id="33" w:author="21" w:date="2016-05-24T13:51:00Z">
              <w:r w:rsidR="00961BE6" w:rsidRPr="002D4739">
                <w:rPr>
                  <w:rFonts w:asciiTheme="minorHAnsi" w:hAnsiTheme="minorHAnsi" w:cs="Times New Roman"/>
                  <w:b/>
                  <w:sz w:val="20"/>
                  <w:szCs w:val="20"/>
                  <w:u w:val="single"/>
                </w:rPr>
                <w:t>1</w:t>
              </w:r>
              <w:r w:rsidR="00961BE6">
                <w:rPr>
                  <w:rFonts w:asciiTheme="minorHAnsi" w:hAnsiTheme="minorHAnsi" w:cs="Times New Roman"/>
                  <w:b/>
                  <w:sz w:val="20"/>
                  <w:szCs w:val="20"/>
                  <w:u w:val="single"/>
                </w:rPr>
                <w:t>1</w:t>
              </w:r>
            </w:ins>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16</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del w:id="34" w:author="21" w:date="2016-05-24T13:51:00Z">
              <w:r w:rsidRPr="002D4739" w:rsidDel="00961BE6">
                <w:rPr>
                  <w:rFonts w:asciiTheme="minorHAnsi" w:hAnsiTheme="minorHAnsi" w:cs="Times New Roman"/>
                  <w:b/>
                  <w:sz w:val="20"/>
                  <w:szCs w:val="20"/>
                  <w:u w:val="single"/>
                </w:rPr>
                <w:delText>1</w:delText>
              </w:r>
              <w:r w:rsidR="00135311" w:rsidDel="00961BE6">
                <w:rPr>
                  <w:rFonts w:asciiTheme="minorHAnsi" w:hAnsiTheme="minorHAnsi" w:cs="Times New Roman"/>
                  <w:b/>
                  <w:sz w:val="20"/>
                  <w:szCs w:val="20"/>
                  <w:u w:val="single"/>
                </w:rPr>
                <w:delText>1</w:delText>
              </w:r>
            </w:del>
            <w:ins w:id="35" w:author="21" w:date="2016-05-24T13:51:00Z">
              <w:r w:rsidR="00961BE6" w:rsidRPr="002D4739">
                <w:rPr>
                  <w:rFonts w:asciiTheme="minorHAnsi" w:hAnsiTheme="minorHAnsi" w:cs="Times New Roman"/>
                  <w:b/>
                  <w:sz w:val="20"/>
                  <w:szCs w:val="20"/>
                  <w:u w:val="single"/>
                </w:rPr>
                <w:t>1</w:t>
              </w:r>
              <w:r w:rsidR="00961BE6">
                <w:rPr>
                  <w:rFonts w:asciiTheme="minorHAnsi" w:hAnsiTheme="minorHAnsi" w:cs="Times New Roman"/>
                  <w:b/>
                  <w:sz w:val="20"/>
                  <w:szCs w:val="20"/>
                  <w:u w:val="single"/>
                </w:rPr>
                <w:t>2</w:t>
              </w:r>
            </w:ins>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4206D9">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del w:id="36" w:author="21" w:date="2016-05-24T13:51:00Z">
              <w:r w:rsidRPr="002D4739" w:rsidDel="00961BE6">
                <w:rPr>
                  <w:rFonts w:asciiTheme="minorHAnsi" w:hAnsiTheme="minorHAnsi" w:cs="Times New Roman"/>
                  <w:b/>
                  <w:sz w:val="20"/>
                  <w:szCs w:val="20"/>
                  <w:u w:val="single"/>
                </w:rPr>
                <w:delText>1</w:delText>
              </w:r>
              <w:r w:rsidR="00135311" w:rsidDel="00961BE6">
                <w:rPr>
                  <w:rFonts w:asciiTheme="minorHAnsi" w:hAnsiTheme="minorHAnsi" w:cs="Times New Roman"/>
                  <w:b/>
                  <w:sz w:val="20"/>
                  <w:szCs w:val="20"/>
                  <w:u w:val="single"/>
                </w:rPr>
                <w:delText>2</w:delText>
              </w:r>
            </w:del>
            <w:ins w:id="37" w:author="21" w:date="2016-05-24T13:51:00Z">
              <w:r w:rsidR="00961BE6" w:rsidRPr="002D4739">
                <w:rPr>
                  <w:rFonts w:asciiTheme="minorHAnsi" w:hAnsiTheme="minorHAnsi" w:cs="Times New Roman"/>
                  <w:b/>
                  <w:sz w:val="20"/>
                  <w:szCs w:val="20"/>
                  <w:u w:val="single"/>
                </w:rPr>
                <w:t>1</w:t>
              </w:r>
              <w:r w:rsidR="00961BE6">
                <w:rPr>
                  <w:rFonts w:asciiTheme="minorHAnsi" w:hAnsiTheme="minorHAnsi" w:cs="Times New Roman"/>
                  <w:b/>
                  <w:sz w:val="20"/>
                  <w:szCs w:val="20"/>
                  <w:u w:val="single"/>
                </w:rPr>
                <w:t>3</w:t>
              </w:r>
            </w:ins>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4206D9">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18</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del w:id="38" w:author="21" w:date="2016-05-24T13:51:00Z">
              <w:r w:rsidRPr="002D4739" w:rsidDel="00961BE6">
                <w:rPr>
                  <w:rFonts w:asciiTheme="minorHAnsi" w:hAnsiTheme="minorHAnsi" w:cs="Times New Roman"/>
                  <w:b/>
                  <w:sz w:val="20"/>
                  <w:szCs w:val="20"/>
                  <w:u w:val="single"/>
                </w:rPr>
                <w:delText>1</w:delText>
              </w:r>
              <w:r w:rsidR="00135311" w:rsidDel="00961BE6">
                <w:rPr>
                  <w:rFonts w:asciiTheme="minorHAnsi" w:hAnsiTheme="minorHAnsi" w:cs="Times New Roman"/>
                  <w:b/>
                  <w:sz w:val="20"/>
                  <w:szCs w:val="20"/>
                  <w:u w:val="single"/>
                </w:rPr>
                <w:delText>3</w:delText>
              </w:r>
            </w:del>
            <w:ins w:id="39" w:author="21" w:date="2016-05-24T13:51:00Z">
              <w:r w:rsidR="00961BE6" w:rsidRPr="002D4739">
                <w:rPr>
                  <w:rFonts w:asciiTheme="minorHAnsi" w:hAnsiTheme="minorHAnsi" w:cs="Times New Roman"/>
                  <w:b/>
                  <w:sz w:val="20"/>
                  <w:szCs w:val="20"/>
                  <w:u w:val="single"/>
                </w:rPr>
                <w:t>1</w:t>
              </w:r>
              <w:r w:rsidR="00961BE6">
                <w:rPr>
                  <w:rFonts w:asciiTheme="minorHAnsi" w:hAnsiTheme="minorHAnsi" w:cs="Times New Roman"/>
                  <w:b/>
                  <w:sz w:val="20"/>
                  <w:szCs w:val="20"/>
                  <w:u w:val="single"/>
                </w:rPr>
                <w:t>4</w:t>
              </w:r>
            </w:ins>
          </w:p>
          <w:p w:rsidR="00E00461" w:rsidRPr="002D4CDB" w:rsidRDefault="00E00461" w:rsidP="004206D9">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610BDF" w:rsidRPr="002D4CDB" w:rsidTr="004206D9">
        <w:trPr>
          <w:trHeight w:val="330"/>
          <w:ins w:id="40" w:author="21" w:date="2016-04-28T15:08:00Z"/>
        </w:trPr>
        <w:tc>
          <w:tcPr>
            <w:tcW w:w="421" w:type="dxa"/>
          </w:tcPr>
          <w:p w:rsidR="00610BDF" w:rsidRDefault="00610BDF" w:rsidP="004F3115">
            <w:pPr>
              <w:rPr>
                <w:ins w:id="41" w:author="21" w:date="2016-04-28T15:08:00Z"/>
                <w:rFonts w:asciiTheme="minorHAnsi" w:hAnsiTheme="minorHAnsi" w:cstheme="minorHAnsi"/>
                <w:sz w:val="20"/>
                <w:szCs w:val="20"/>
              </w:rPr>
            </w:pPr>
            <w:ins w:id="42" w:author="21" w:date="2016-04-28T15:08:00Z">
              <w:r>
                <w:rPr>
                  <w:rFonts w:asciiTheme="minorHAnsi" w:hAnsiTheme="minorHAnsi" w:cstheme="minorHAnsi"/>
                  <w:sz w:val="20"/>
                  <w:szCs w:val="20"/>
                </w:rPr>
                <w:t>19</w:t>
              </w:r>
            </w:ins>
          </w:p>
        </w:tc>
        <w:tc>
          <w:tcPr>
            <w:tcW w:w="5783" w:type="dxa"/>
          </w:tcPr>
          <w:p w:rsidR="00610BDF" w:rsidRPr="002D4739" w:rsidRDefault="00610BDF" w:rsidP="00E00461">
            <w:pPr>
              <w:rPr>
                <w:ins w:id="43" w:author="21" w:date="2016-04-28T15:08:00Z"/>
                <w:rFonts w:asciiTheme="minorHAnsi" w:hAnsiTheme="minorHAnsi" w:cs="Times New Roman"/>
                <w:sz w:val="20"/>
                <w:szCs w:val="20"/>
              </w:rPr>
            </w:pPr>
            <w:ins w:id="44" w:author="21" w:date="2016-04-28T15:09:00Z">
              <w:r w:rsidRPr="000477CE">
                <w:rPr>
                  <w:rFonts w:asciiTheme="minorHAnsi" w:hAnsiTheme="minorHAnsi" w:cs="Times New Roman"/>
                  <w:sz w:val="20"/>
                  <w:szCs w:val="20"/>
                </w:rPr>
                <w:t>Podmienka oprávnenosti z hľadiska súladu s princípom „znečisťovateľ platí“</w:t>
              </w:r>
            </w:ins>
          </w:p>
        </w:tc>
        <w:tc>
          <w:tcPr>
            <w:tcW w:w="8079" w:type="dxa"/>
          </w:tcPr>
          <w:p w:rsidR="00610BDF" w:rsidRPr="004206D9" w:rsidRDefault="00610BDF" w:rsidP="00610BDF">
            <w:pPr>
              <w:rPr>
                <w:ins w:id="45" w:author="21" w:date="2016-04-28T15:08:00Z"/>
                <w:rFonts w:asciiTheme="minorHAnsi" w:hAnsiTheme="minorHAnsi"/>
                <w:b/>
                <w:sz w:val="20"/>
                <w:szCs w:val="20"/>
              </w:rPr>
            </w:pPr>
            <w:ins w:id="46" w:author="21" w:date="2016-04-28T15:08:00Z">
              <w:r w:rsidRPr="00FF5929">
                <w:rPr>
                  <w:rFonts w:asciiTheme="minorHAnsi" w:hAnsiTheme="minorHAnsi"/>
                  <w:b/>
                  <w:sz w:val="20"/>
                  <w:szCs w:val="20"/>
                </w:rPr>
                <w:t>Príloha č. 1</w:t>
              </w:r>
            </w:ins>
            <w:ins w:id="47" w:author="21" w:date="2016-05-24T13:51:00Z">
              <w:r w:rsidR="00961BE6">
                <w:rPr>
                  <w:rFonts w:asciiTheme="minorHAnsi" w:hAnsiTheme="minorHAnsi"/>
                  <w:b/>
                  <w:sz w:val="20"/>
                  <w:szCs w:val="20"/>
                </w:rPr>
                <w:t>5</w:t>
              </w:r>
            </w:ins>
            <w:ins w:id="48" w:author="21" w:date="2016-05-31T13:31:00Z">
              <w:r w:rsidR="00F24C1E">
                <w:rPr>
                  <w:rStyle w:val="Odkaznapoznmkupodiarou"/>
                  <w:rFonts w:asciiTheme="minorHAnsi" w:hAnsiTheme="minorHAnsi"/>
                  <w:b/>
                  <w:sz w:val="20"/>
                  <w:szCs w:val="20"/>
                </w:rPr>
                <w:footnoteReference w:id="3"/>
              </w:r>
            </w:ins>
          </w:p>
          <w:p w:rsidR="00610BDF" w:rsidRPr="002D4739" w:rsidRDefault="00610BDF" w:rsidP="00610BDF">
            <w:pPr>
              <w:rPr>
                <w:ins w:id="52" w:author="21" w:date="2016-04-28T15:08:00Z"/>
                <w:rFonts w:asciiTheme="minorHAnsi" w:hAnsiTheme="minorHAnsi" w:cs="Times New Roman"/>
                <w:b/>
                <w:sz w:val="20"/>
                <w:szCs w:val="20"/>
                <w:u w:val="single"/>
              </w:rPr>
            </w:pPr>
            <w:ins w:id="53" w:author="21" w:date="2016-04-28T15:08:00Z">
              <w:r w:rsidRPr="004206D9">
                <w:rPr>
                  <w:rFonts w:asciiTheme="minorHAnsi" w:hAnsiTheme="minorHAnsi"/>
                  <w:b/>
                  <w:sz w:val="20"/>
                  <w:szCs w:val="20"/>
                </w:rPr>
                <w:t>Čestné vyhlásenie žiadateľa</w:t>
              </w:r>
              <w:r w:rsidRPr="00FF5929">
                <w:rPr>
                  <w:rFonts w:asciiTheme="minorHAnsi" w:hAnsiTheme="minorHAnsi"/>
                  <w:sz w:val="20"/>
                  <w:szCs w:val="20"/>
                </w:rPr>
                <w:t xml:space="preserve"> k uplatňovaniu zásady „znečisťovateľ platí“.</w:t>
              </w:r>
            </w:ins>
          </w:p>
        </w:tc>
      </w:tr>
      <w:tr w:rsidR="00FF5929" w:rsidRPr="002D4CDB" w:rsidTr="00FF5929">
        <w:trPr>
          <w:trHeight w:val="608"/>
        </w:trPr>
        <w:tc>
          <w:tcPr>
            <w:tcW w:w="421" w:type="dxa"/>
          </w:tcPr>
          <w:p w:rsidR="00FF5929" w:rsidRPr="002D4CDB" w:rsidRDefault="00FF5929" w:rsidP="00AB0A70">
            <w:pPr>
              <w:rPr>
                <w:rFonts w:asciiTheme="minorHAnsi" w:hAnsiTheme="minorHAnsi" w:cstheme="minorHAnsi"/>
                <w:sz w:val="18"/>
                <w:szCs w:val="18"/>
              </w:rPr>
            </w:pPr>
            <w:del w:id="54" w:author="21" w:date="2016-04-28T15:09:00Z">
              <w:r w:rsidDel="00610BDF">
                <w:rPr>
                  <w:rFonts w:asciiTheme="minorHAnsi" w:hAnsiTheme="minorHAnsi" w:cstheme="minorHAnsi"/>
                  <w:sz w:val="20"/>
                  <w:szCs w:val="20"/>
                </w:rPr>
                <w:delText>19</w:delText>
              </w:r>
            </w:del>
            <w:ins w:id="55" w:author="21" w:date="2016-04-28T15:09:00Z">
              <w:r w:rsidR="00610BDF">
                <w:rPr>
                  <w:rFonts w:asciiTheme="minorHAnsi" w:hAnsiTheme="minorHAnsi" w:cstheme="minorHAnsi"/>
                  <w:sz w:val="20"/>
                  <w:szCs w:val="20"/>
                </w:rPr>
                <w:t>20</w:t>
              </w:r>
            </w:ins>
          </w:p>
        </w:tc>
        <w:tc>
          <w:tcPr>
            <w:tcW w:w="5783" w:type="dxa"/>
          </w:tcPr>
          <w:p w:rsidR="00FF5929" w:rsidRPr="00B768E6" w:rsidRDefault="00FF5929" w:rsidP="00B93A33">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8079" w:type="dxa"/>
          </w:tcPr>
          <w:p w:rsidR="00FF5929" w:rsidRPr="004206D9" w:rsidDel="00610BDF" w:rsidRDefault="00610BDF" w:rsidP="00FF5929">
            <w:pPr>
              <w:rPr>
                <w:del w:id="56" w:author="21" w:date="2016-04-28T15:08:00Z"/>
                <w:rFonts w:asciiTheme="minorHAnsi" w:hAnsiTheme="minorHAnsi"/>
                <w:b/>
                <w:sz w:val="20"/>
                <w:szCs w:val="20"/>
              </w:rPr>
            </w:pPr>
            <w:ins w:id="57" w:author="21" w:date="2016-04-28T15:08:00Z">
              <w:r w:rsidRPr="002D4739">
                <w:rPr>
                  <w:rFonts w:asciiTheme="minorHAnsi" w:hAnsiTheme="minorHAnsi"/>
                  <w:sz w:val="20"/>
                  <w:szCs w:val="20"/>
                </w:rPr>
                <w:t>Bez osobitnej prílohy</w:t>
              </w:r>
              <w:r w:rsidRPr="00FF5929" w:rsidDel="00610BDF">
                <w:rPr>
                  <w:rFonts w:asciiTheme="minorHAnsi" w:hAnsiTheme="minorHAnsi"/>
                  <w:b/>
                  <w:sz w:val="20"/>
                  <w:szCs w:val="20"/>
                </w:rPr>
                <w:t xml:space="preserve"> </w:t>
              </w:r>
            </w:ins>
            <w:del w:id="58" w:author="21" w:date="2016-04-28T15:08:00Z">
              <w:r w:rsidR="00FF5929" w:rsidRPr="00FF5929" w:rsidDel="00610BDF">
                <w:rPr>
                  <w:rFonts w:asciiTheme="minorHAnsi" w:hAnsiTheme="minorHAnsi"/>
                  <w:b/>
                  <w:sz w:val="20"/>
                  <w:szCs w:val="20"/>
                </w:rPr>
                <w:delText>Príloha č. 14</w:delText>
              </w:r>
            </w:del>
          </w:p>
          <w:p w:rsidR="00FF5929" w:rsidRPr="004206D9" w:rsidRDefault="00FF5929" w:rsidP="00FF5929">
            <w:pPr>
              <w:rPr>
                <w:rFonts w:asciiTheme="minorHAnsi" w:hAnsiTheme="minorHAnsi"/>
                <w:sz w:val="20"/>
                <w:szCs w:val="20"/>
              </w:rPr>
            </w:pPr>
            <w:del w:id="59" w:author="21" w:date="2016-04-28T15:08:00Z">
              <w:r w:rsidRPr="004206D9" w:rsidDel="00610BDF">
                <w:rPr>
                  <w:rFonts w:asciiTheme="minorHAnsi" w:hAnsiTheme="minorHAnsi"/>
                  <w:b/>
                  <w:sz w:val="20"/>
                  <w:szCs w:val="20"/>
                </w:rPr>
                <w:delText>Čestné vyhlásenie žiadateľa</w:delText>
              </w:r>
              <w:r w:rsidRPr="00FF5929" w:rsidDel="00610BDF">
                <w:rPr>
                  <w:rFonts w:asciiTheme="minorHAnsi" w:hAnsiTheme="minorHAnsi"/>
                  <w:sz w:val="20"/>
                  <w:szCs w:val="20"/>
                </w:rPr>
                <w:delText xml:space="preserve"> k uplatňovaniu zásady „znečisťovateľ platí“.</w:delText>
              </w:r>
            </w:del>
          </w:p>
        </w:tc>
      </w:tr>
      <w:tr w:rsidR="00E00461" w:rsidRPr="002D4CDB" w:rsidTr="004206D9">
        <w:trPr>
          <w:trHeight w:val="330"/>
        </w:trPr>
        <w:tc>
          <w:tcPr>
            <w:tcW w:w="421" w:type="dxa"/>
          </w:tcPr>
          <w:p w:rsidR="00E00461" w:rsidRPr="002D4CDB" w:rsidRDefault="00135311" w:rsidP="00610BDF">
            <w:pPr>
              <w:rPr>
                <w:rFonts w:asciiTheme="minorHAnsi" w:hAnsiTheme="minorHAnsi" w:cstheme="minorHAnsi"/>
                <w:sz w:val="18"/>
                <w:szCs w:val="18"/>
              </w:rPr>
            </w:pPr>
            <w:del w:id="60" w:author="21" w:date="2016-04-28T15:09:00Z">
              <w:r w:rsidDel="00610BDF">
                <w:rPr>
                  <w:rFonts w:asciiTheme="minorHAnsi" w:hAnsiTheme="minorHAnsi" w:cstheme="minorHAnsi"/>
                  <w:sz w:val="20"/>
                  <w:szCs w:val="20"/>
                </w:rPr>
                <w:delText>20</w:delText>
              </w:r>
            </w:del>
            <w:ins w:id="61" w:author="21" w:date="2016-04-28T15:09:00Z">
              <w:r w:rsidR="00610BDF">
                <w:rPr>
                  <w:rFonts w:asciiTheme="minorHAnsi" w:hAnsiTheme="minorHAnsi" w:cstheme="minorHAnsi"/>
                  <w:sz w:val="20"/>
                  <w:szCs w:val="20"/>
                </w:rPr>
                <w:t>21</w:t>
              </w:r>
            </w:ins>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610BDF">
            <w:pPr>
              <w:rPr>
                <w:rFonts w:asciiTheme="minorHAnsi" w:hAnsiTheme="minorHAnsi" w:cstheme="minorHAnsi"/>
                <w:sz w:val="18"/>
                <w:szCs w:val="18"/>
              </w:rPr>
            </w:pPr>
            <w:del w:id="62" w:author="21" w:date="2016-04-28T15:09:00Z">
              <w:r w:rsidDel="00610BDF">
                <w:rPr>
                  <w:rFonts w:asciiTheme="minorHAnsi" w:hAnsiTheme="minorHAnsi" w:cstheme="minorHAnsi"/>
                  <w:sz w:val="20"/>
                  <w:szCs w:val="20"/>
                </w:rPr>
                <w:delText>21</w:delText>
              </w:r>
            </w:del>
            <w:ins w:id="63" w:author="21" w:date="2016-04-28T15:09:00Z">
              <w:r w:rsidR="00610BDF">
                <w:rPr>
                  <w:rFonts w:asciiTheme="minorHAnsi" w:hAnsiTheme="minorHAnsi" w:cstheme="minorHAnsi"/>
                  <w:sz w:val="20"/>
                  <w:szCs w:val="20"/>
                </w:rPr>
                <w:t>22</w:t>
              </w:r>
            </w:ins>
          </w:p>
        </w:tc>
        <w:tc>
          <w:tcPr>
            <w:tcW w:w="5783" w:type="dxa"/>
          </w:tcPr>
          <w:p w:rsidR="00E00461" w:rsidRPr="00B768E6" w:rsidDel="00E00461" w:rsidRDefault="00E00461" w:rsidP="006B3297">
            <w:pPr>
              <w:rPr>
                <w:rFonts w:cs="Times New Roman"/>
                <w:color w:val="000000" w:themeColor="text1"/>
                <w:sz w:val="18"/>
                <w:szCs w:val="18"/>
              </w:rPr>
            </w:pPr>
            <w:r w:rsidRPr="002D4739">
              <w:rPr>
                <w:rFonts w:asciiTheme="minorHAnsi" w:hAnsiTheme="minorHAnsi" w:cs="Times New Roman"/>
                <w:sz w:val="20"/>
                <w:szCs w:val="20"/>
              </w:rPr>
              <w:t>Podmienk</w:t>
            </w:r>
            <w:del w:id="64" w:author="21" w:date="2016-05-12T09:25:00Z">
              <w:r w:rsidRPr="002D4739" w:rsidDel="006B3297">
                <w:rPr>
                  <w:rFonts w:asciiTheme="minorHAnsi" w:hAnsiTheme="minorHAnsi" w:cs="Times New Roman"/>
                  <w:sz w:val="20"/>
                  <w:szCs w:val="20"/>
                </w:rPr>
                <w:delText>a</w:delText>
              </w:r>
            </w:del>
            <w:ins w:id="65" w:author="21" w:date="2016-05-12T09:25:00Z">
              <w:r w:rsidR="006B3297">
                <w:rPr>
                  <w:rFonts w:asciiTheme="minorHAnsi" w:hAnsiTheme="minorHAnsi" w:cs="Times New Roman"/>
                  <w:sz w:val="20"/>
                  <w:szCs w:val="20"/>
                </w:rPr>
                <w:t>y</w:t>
              </w:r>
            </w:ins>
            <w:r w:rsidRPr="002D4739">
              <w:rPr>
                <w:rFonts w:asciiTheme="minorHAnsi" w:hAnsiTheme="minorHAnsi" w:cs="Times New Roman"/>
                <w:sz w:val="20"/>
                <w:szCs w:val="20"/>
              </w:rPr>
              <w:t xml:space="preserve"> </w:t>
            </w:r>
            <w:ins w:id="66" w:author="21" w:date="2016-05-12T09:25:00Z">
              <w:r w:rsidR="006B3297" w:rsidRPr="006B3297">
                <w:rPr>
                  <w:rFonts w:asciiTheme="minorHAnsi" w:hAnsiTheme="minorHAnsi" w:cs="Times New Roman"/>
                  <w:sz w:val="20"/>
                  <w:szCs w:val="20"/>
                </w:rPr>
                <w:t xml:space="preserve">poskytnutia príspevku z hľadiska </w:t>
              </w:r>
            </w:ins>
            <w:del w:id="67" w:author="21" w:date="2016-05-12T09:25:00Z">
              <w:r w:rsidRPr="002D4739" w:rsidDel="006B3297">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6204"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8079" w:type="dxa"/>
          </w:tcPr>
          <w:p w:rsidR="00E00461" w:rsidRPr="00E8523D" w:rsidDel="00E00461" w:rsidRDefault="00E00461" w:rsidP="00B93A33">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610BDF">
            <w:pPr>
              <w:rPr>
                <w:rFonts w:asciiTheme="minorHAnsi" w:hAnsiTheme="minorHAnsi" w:cstheme="minorHAnsi"/>
                <w:sz w:val="18"/>
                <w:szCs w:val="18"/>
              </w:rPr>
            </w:pPr>
            <w:del w:id="68" w:author="21" w:date="2016-04-28T15:09:00Z">
              <w:r w:rsidDel="00610BDF">
                <w:rPr>
                  <w:rFonts w:asciiTheme="minorHAnsi" w:hAnsiTheme="minorHAnsi" w:cstheme="minorHAnsi"/>
                  <w:sz w:val="20"/>
                  <w:szCs w:val="20"/>
                </w:rPr>
                <w:delText>22</w:delText>
              </w:r>
            </w:del>
            <w:ins w:id="69" w:author="21" w:date="2016-04-28T15:09:00Z">
              <w:r w:rsidR="00610BDF">
                <w:rPr>
                  <w:rFonts w:asciiTheme="minorHAnsi" w:hAnsiTheme="minorHAnsi" w:cstheme="minorHAnsi"/>
                  <w:sz w:val="20"/>
                  <w:szCs w:val="20"/>
                </w:rPr>
                <w:t>23</w:t>
              </w:r>
            </w:ins>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na verejné práce je vykonaná štátna expertíza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70" w:author="21" w:date="2016-05-24T13:51:00Z">
              <w:r w:rsidRPr="002D4739" w:rsidDel="00961BE6">
                <w:rPr>
                  <w:rFonts w:asciiTheme="minorHAnsi" w:hAnsiTheme="minorHAnsi" w:cs="Times New Roman"/>
                  <w:b/>
                  <w:sz w:val="20"/>
                  <w:szCs w:val="20"/>
                  <w:u w:val="single"/>
                </w:rPr>
                <w:delText>1</w:delText>
              </w:r>
              <w:r w:rsidR="00F7333C" w:rsidDel="00961BE6">
                <w:rPr>
                  <w:rFonts w:asciiTheme="minorHAnsi" w:hAnsiTheme="minorHAnsi" w:cs="Times New Roman"/>
                  <w:b/>
                  <w:sz w:val="20"/>
                  <w:szCs w:val="20"/>
                  <w:u w:val="single"/>
                </w:rPr>
                <w:delText>5</w:delText>
              </w:r>
              <w:r w:rsidRPr="002D4739" w:rsidDel="00961BE6">
                <w:rPr>
                  <w:rFonts w:asciiTheme="minorHAnsi" w:hAnsiTheme="minorHAnsi" w:cs="Times New Roman"/>
                  <w:b/>
                  <w:sz w:val="20"/>
                  <w:szCs w:val="20"/>
                  <w:u w:val="single"/>
                </w:rPr>
                <w:delText xml:space="preserve"> </w:delText>
              </w:r>
            </w:del>
            <w:ins w:id="71" w:author="21" w:date="2016-05-24T13:51:00Z">
              <w:r w:rsidR="00961BE6" w:rsidRPr="002D4739">
                <w:rPr>
                  <w:rFonts w:asciiTheme="minorHAnsi" w:hAnsiTheme="minorHAnsi" w:cs="Times New Roman"/>
                  <w:b/>
                  <w:sz w:val="20"/>
                  <w:szCs w:val="20"/>
                  <w:u w:val="single"/>
                </w:rPr>
                <w:t>1</w:t>
              </w:r>
              <w:r w:rsidR="00961BE6">
                <w:rPr>
                  <w:rFonts w:asciiTheme="minorHAnsi" w:hAnsiTheme="minorHAnsi" w:cs="Times New Roman"/>
                  <w:b/>
                  <w:sz w:val="20"/>
                  <w:szCs w:val="20"/>
                  <w:u w:val="single"/>
                </w:rPr>
                <w:t>6</w:t>
              </w:r>
              <w:r w:rsidR="00961BE6" w:rsidRPr="002D4739">
                <w:rPr>
                  <w:rFonts w:asciiTheme="minorHAnsi" w:hAnsiTheme="minorHAnsi" w:cs="Times New Roman"/>
                  <w:b/>
                  <w:sz w:val="20"/>
                  <w:szCs w:val="20"/>
                  <w:u w:val="single"/>
                </w:rPr>
                <w:t xml:space="preserve"> </w:t>
              </w:r>
            </w:ins>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610BDF">
            <w:pPr>
              <w:rPr>
                <w:rFonts w:asciiTheme="minorHAnsi" w:hAnsiTheme="minorHAnsi" w:cstheme="minorHAnsi"/>
                <w:sz w:val="18"/>
                <w:szCs w:val="18"/>
              </w:rPr>
            </w:pPr>
            <w:del w:id="72" w:author="21" w:date="2016-04-28T15:09:00Z">
              <w:r w:rsidDel="00610BDF">
                <w:rPr>
                  <w:rFonts w:asciiTheme="minorHAnsi" w:hAnsiTheme="minorHAnsi" w:cstheme="minorHAnsi"/>
                  <w:sz w:val="18"/>
                  <w:szCs w:val="18"/>
                </w:rPr>
                <w:delText>23</w:delText>
              </w:r>
            </w:del>
            <w:ins w:id="73" w:author="21" w:date="2016-04-28T15:09:00Z">
              <w:r w:rsidR="00610BDF">
                <w:rPr>
                  <w:rFonts w:asciiTheme="minorHAnsi" w:hAnsiTheme="minorHAnsi" w:cstheme="minorHAnsi"/>
                  <w:sz w:val="18"/>
                  <w:szCs w:val="18"/>
                </w:rPr>
                <w:t>24</w:t>
              </w:r>
            </w:ins>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pre stavby dopravnej infraštruktúry je vykonaná rezortná expertíza</w:t>
            </w:r>
          </w:p>
        </w:tc>
        <w:tc>
          <w:tcPr>
            <w:tcW w:w="807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132F05">
              <w:rPr>
                <w:rFonts w:asciiTheme="minorHAnsi" w:hAnsiTheme="minorHAnsi"/>
                <w:b/>
                <w:sz w:val="20"/>
                <w:szCs w:val="20"/>
              </w:rPr>
              <w:t>č.</w:t>
            </w:r>
            <w:del w:id="74" w:author="21" w:date="2016-05-24T13:51:00Z">
              <w:r w:rsidR="00132F05" w:rsidDel="00961BE6">
                <w:rPr>
                  <w:rFonts w:asciiTheme="minorHAnsi" w:hAnsiTheme="minorHAnsi"/>
                  <w:b/>
                  <w:sz w:val="20"/>
                  <w:szCs w:val="20"/>
                </w:rPr>
                <w:delText>1</w:delText>
              </w:r>
              <w:r w:rsidR="00F7333C" w:rsidDel="00961BE6">
                <w:rPr>
                  <w:rFonts w:asciiTheme="minorHAnsi" w:hAnsiTheme="minorHAnsi"/>
                  <w:b/>
                  <w:sz w:val="20"/>
                  <w:szCs w:val="20"/>
                </w:rPr>
                <w:delText>6</w:delText>
              </w:r>
            </w:del>
            <w:ins w:id="75" w:author="21" w:date="2016-05-24T13:51:00Z">
              <w:r w:rsidR="00961BE6">
                <w:rPr>
                  <w:rFonts w:asciiTheme="minorHAnsi" w:hAnsiTheme="minorHAnsi"/>
                  <w:b/>
                  <w:sz w:val="20"/>
                  <w:szCs w:val="20"/>
                </w:rPr>
                <w:t>17</w:t>
              </w:r>
            </w:ins>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610BDF">
            <w:pPr>
              <w:rPr>
                <w:rFonts w:asciiTheme="minorHAnsi" w:hAnsiTheme="minorHAnsi" w:cstheme="minorHAnsi"/>
                <w:sz w:val="18"/>
                <w:szCs w:val="18"/>
              </w:rPr>
            </w:pPr>
            <w:del w:id="76" w:author="21" w:date="2016-04-28T15:09:00Z">
              <w:r w:rsidDel="00610BDF">
                <w:rPr>
                  <w:rFonts w:asciiTheme="minorHAnsi" w:hAnsiTheme="minorHAnsi" w:cstheme="minorHAnsi"/>
                  <w:sz w:val="18"/>
                  <w:szCs w:val="18"/>
                </w:rPr>
                <w:delText>24</w:delText>
              </w:r>
            </w:del>
            <w:ins w:id="77" w:author="21" w:date="2016-04-28T15:09:00Z">
              <w:r w:rsidR="00610BDF">
                <w:rPr>
                  <w:rFonts w:asciiTheme="minorHAnsi" w:hAnsiTheme="minorHAnsi" w:cstheme="minorHAnsi"/>
                  <w:sz w:val="18"/>
                  <w:szCs w:val="18"/>
                </w:rPr>
                <w:t>25</w:t>
              </w:r>
            </w:ins>
          </w:p>
        </w:tc>
        <w:tc>
          <w:tcPr>
            <w:tcW w:w="5783" w:type="dxa"/>
          </w:tcPr>
          <w:p w:rsidR="00E00461" w:rsidRPr="00B72194" w:rsidDel="00E00461" w:rsidRDefault="00E00461" w:rsidP="00B93A33">
            <w:pPr>
              <w:rPr>
                <w:rFonts w:cs="Times New Roman"/>
                <w:color w:val="000000" w:themeColor="text1"/>
                <w:sz w:val="18"/>
                <w:szCs w:val="18"/>
              </w:rPr>
            </w:pPr>
            <w:r w:rsidRPr="00B72194">
              <w:rPr>
                <w:rFonts w:asciiTheme="minorHAnsi" w:hAnsiTheme="minorHAnsi" w:cs="Times New Roman"/>
                <w:sz w:val="20"/>
                <w:szCs w:val="20"/>
              </w:rPr>
              <w:t>Podmienka, že žiadateľ má vypracovanú štúdiu realizovateľnosti</w:t>
            </w:r>
          </w:p>
        </w:tc>
        <w:tc>
          <w:tcPr>
            <w:tcW w:w="807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132F05">
              <w:rPr>
                <w:rFonts w:asciiTheme="minorHAnsi" w:hAnsiTheme="minorHAnsi" w:cs="Times New Roman"/>
                <w:b/>
                <w:sz w:val="20"/>
                <w:szCs w:val="20"/>
                <w:u w:val="single"/>
              </w:rPr>
              <w:t>č.</w:t>
            </w:r>
            <w:del w:id="78" w:author="21" w:date="2016-05-24T13:51:00Z">
              <w:r w:rsidR="00132F05" w:rsidDel="00961BE6">
                <w:rPr>
                  <w:rFonts w:asciiTheme="minorHAnsi" w:hAnsiTheme="minorHAnsi" w:cs="Times New Roman"/>
                  <w:b/>
                  <w:sz w:val="20"/>
                  <w:szCs w:val="20"/>
                  <w:u w:val="single"/>
                </w:rPr>
                <w:delText>1</w:delText>
              </w:r>
              <w:r w:rsidR="00F7333C" w:rsidDel="00961BE6">
                <w:rPr>
                  <w:rFonts w:asciiTheme="minorHAnsi" w:hAnsiTheme="minorHAnsi" w:cs="Times New Roman"/>
                  <w:b/>
                  <w:sz w:val="20"/>
                  <w:szCs w:val="20"/>
                  <w:u w:val="single"/>
                </w:rPr>
                <w:delText>7</w:delText>
              </w:r>
            </w:del>
            <w:ins w:id="79" w:author="21" w:date="2016-05-24T13:51:00Z">
              <w:r w:rsidR="00961BE6">
                <w:rPr>
                  <w:rFonts w:asciiTheme="minorHAnsi" w:hAnsiTheme="minorHAnsi" w:cs="Times New Roman"/>
                  <w:b/>
                  <w:sz w:val="20"/>
                  <w:szCs w:val="20"/>
                  <w:u w:val="single"/>
                </w:rPr>
                <w:t>18</w:t>
              </w:r>
            </w:ins>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4206D9"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F24C1E">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F24C1E" w:rsidRDefault="00F24C1E">
      <w:pPr>
        <w:pStyle w:val="Textpoznmkypodiarou"/>
      </w:pPr>
      <w:ins w:id="49" w:author="21" w:date="2016-05-31T13:31:00Z">
        <w:r>
          <w:rPr>
            <w:rStyle w:val="Odkaznapoznmkupodiarou"/>
          </w:rPr>
          <w:footnoteRef/>
        </w:r>
        <w:r>
          <w:t xml:space="preserve"> </w:t>
        </w:r>
      </w:ins>
      <w:ins w:id="50" w:author="21" w:date="2016-05-31T13:32:00Z">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51" w:name="_GoBack"/>
      <w:bookmarkEnd w:id="5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3E14A2AA" wp14:editId="38B129ED">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FA23E96" wp14:editId="0E480A5D">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49E5"/>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32F05"/>
    <w:rsid w:val="0013531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06D9"/>
    <w:rsid w:val="0042131C"/>
    <w:rsid w:val="00426502"/>
    <w:rsid w:val="004336D9"/>
    <w:rsid w:val="004404DE"/>
    <w:rsid w:val="00442D1E"/>
    <w:rsid w:val="00445389"/>
    <w:rsid w:val="004660ED"/>
    <w:rsid w:val="00473F9B"/>
    <w:rsid w:val="004813F2"/>
    <w:rsid w:val="00484EC7"/>
    <w:rsid w:val="004852E7"/>
    <w:rsid w:val="004A5D72"/>
    <w:rsid w:val="004A6D1F"/>
    <w:rsid w:val="004B2EDF"/>
    <w:rsid w:val="004C077E"/>
    <w:rsid w:val="004C1117"/>
    <w:rsid w:val="004D05FD"/>
    <w:rsid w:val="004D25E1"/>
    <w:rsid w:val="004D393A"/>
    <w:rsid w:val="004D426D"/>
    <w:rsid w:val="004E60E8"/>
    <w:rsid w:val="004F2563"/>
    <w:rsid w:val="004F3115"/>
    <w:rsid w:val="00510642"/>
    <w:rsid w:val="00512494"/>
    <w:rsid w:val="005206F0"/>
    <w:rsid w:val="00520771"/>
    <w:rsid w:val="0052269D"/>
    <w:rsid w:val="00527A99"/>
    <w:rsid w:val="00545797"/>
    <w:rsid w:val="00546AC3"/>
    <w:rsid w:val="00547497"/>
    <w:rsid w:val="00554C3B"/>
    <w:rsid w:val="00563B37"/>
    <w:rsid w:val="00570367"/>
    <w:rsid w:val="00584D11"/>
    <w:rsid w:val="00591EBD"/>
    <w:rsid w:val="005A0719"/>
    <w:rsid w:val="005A4DB9"/>
    <w:rsid w:val="005E1820"/>
    <w:rsid w:val="005E4C1B"/>
    <w:rsid w:val="005F30B4"/>
    <w:rsid w:val="005F3DBD"/>
    <w:rsid w:val="00610BDF"/>
    <w:rsid w:val="006118BF"/>
    <w:rsid w:val="006135CB"/>
    <w:rsid w:val="00614C11"/>
    <w:rsid w:val="00616F2A"/>
    <w:rsid w:val="00622C4C"/>
    <w:rsid w:val="006236C8"/>
    <w:rsid w:val="006500F5"/>
    <w:rsid w:val="006670FF"/>
    <w:rsid w:val="00671E70"/>
    <w:rsid w:val="00676A06"/>
    <w:rsid w:val="00680469"/>
    <w:rsid w:val="00687DEE"/>
    <w:rsid w:val="006976DD"/>
    <w:rsid w:val="006A02F1"/>
    <w:rsid w:val="006A1986"/>
    <w:rsid w:val="006A1AFD"/>
    <w:rsid w:val="006A51E0"/>
    <w:rsid w:val="006A61FE"/>
    <w:rsid w:val="006B3297"/>
    <w:rsid w:val="006E066B"/>
    <w:rsid w:val="006E1F75"/>
    <w:rsid w:val="006E3561"/>
    <w:rsid w:val="006F4B96"/>
    <w:rsid w:val="006F6E13"/>
    <w:rsid w:val="00701C95"/>
    <w:rsid w:val="007105F7"/>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61BE6"/>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2194"/>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2791"/>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1494"/>
    <w:rsid w:val="00E43825"/>
    <w:rsid w:val="00E5731E"/>
    <w:rsid w:val="00E644CD"/>
    <w:rsid w:val="00E70BF1"/>
    <w:rsid w:val="00E71849"/>
    <w:rsid w:val="00E71B09"/>
    <w:rsid w:val="00E85BD8"/>
    <w:rsid w:val="00E9010D"/>
    <w:rsid w:val="00E97860"/>
    <w:rsid w:val="00EA6606"/>
    <w:rsid w:val="00EB2874"/>
    <w:rsid w:val="00EB336E"/>
    <w:rsid w:val="00EB4B93"/>
    <w:rsid w:val="00EC11C1"/>
    <w:rsid w:val="00ED1CFC"/>
    <w:rsid w:val="00ED7543"/>
    <w:rsid w:val="00EE1815"/>
    <w:rsid w:val="00EE27A6"/>
    <w:rsid w:val="00EF1965"/>
    <w:rsid w:val="00EF1C07"/>
    <w:rsid w:val="00F00752"/>
    <w:rsid w:val="00F01634"/>
    <w:rsid w:val="00F13119"/>
    <w:rsid w:val="00F14B70"/>
    <w:rsid w:val="00F24C1E"/>
    <w:rsid w:val="00F272A7"/>
    <w:rsid w:val="00F446A5"/>
    <w:rsid w:val="00F646FB"/>
    <w:rsid w:val="00F7333C"/>
    <w:rsid w:val="00F74B96"/>
    <w:rsid w:val="00F9643B"/>
    <w:rsid w:val="00FA31EC"/>
    <w:rsid w:val="00FB28C1"/>
    <w:rsid w:val="00FD6ABB"/>
    <w:rsid w:val="00FE4469"/>
    <w:rsid w:val="00FF59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BD0D135C-33A6-4A99-8AEB-4A0CB3DD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941989">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5492E-32B1-4053-AB9B-A7E2563EE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5434</Words>
  <Characters>30978</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21</cp:revision>
  <cp:lastPrinted>2014-11-06T07:47:00Z</cp:lastPrinted>
  <dcterms:created xsi:type="dcterms:W3CDTF">2016-01-24T18:41:00Z</dcterms:created>
  <dcterms:modified xsi:type="dcterms:W3CDTF">2016-05-31T11:32:00Z</dcterms:modified>
</cp:coreProperties>
</file>